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56" w:beforeLines="50" w:after="156" w:afterLines="50"/>
        <w:ind w:firstLine="643" w:firstLineChars="200"/>
        <w:rPr>
          <w:rFonts w:hint="eastAsia"/>
        </w:rPr>
      </w:pPr>
      <w:bookmarkStart w:id="1" w:name="_GoBack"/>
      <w:bookmarkEnd w:id="1"/>
      <w:bookmarkStart w:id="0" w:name="_Toc16833"/>
      <w:r>
        <w:rPr>
          <w:rFonts w:hint="eastAsia"/>
        </w:rPr>
        <w:t>七、财政拨款“三公”经费说明（本级）</w:t>
      </w:r>
      <w:bookmarkEnd w:id="0"/>
    </w:p>
    <w:p>
      <w:pPr>
        <w:pStyle w:val="2"/>
        <w:spacing w:line="600" w:lineRule="exact"/>
        <w:ind w:firstLine="643" w:firstLineChars="200"/>
        <w:jc w:val="both"/>
        <w:rPr>
          <w:rFonts w:hint="eastAsia" w:ascii="仿宋_GB2312" w:eastAsia="仿宋_GB2312"/>
          <w:sz w:val="32"/>
          <w:szCs w:val="32"/>
        </w:rPr>
        <w:pPrChange w:id="0" w:author="一一 孙" w:date="2024-09-20T19:49:00Z">
          <w:pPr>
            <w:pStyle w:val="2"/>
            <w:spacing w:line="560" w:lineRule="exact"/>
            <w:ind w:firstLine="643" w:firstLineChars="200"/>
            <w:jc w:val="both"/>
          </w:pPr>
        </w:pPrChange>
      </w:pPr>
      <w:r>
        <w:rPr>
          <w:rFonts w:hint="eastAsia" w:ascii="仿宋_GB2312" w:eastAsia="仿宋_GB2312"/>
          <w:b/>
          <w:bCs/>
          <w:sz w:val="32"/>
          <w:szCs w:val="32"/>
        </w:rPr>
        <w:t>202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32"/>
          <w:szCs w:val="32"/>
        </w:rPr>
        <w:t>年度财政拨款“三公”经费支出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2155.21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，比上年减少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25.64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万元，下降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1.18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%，主要原因是：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严格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落实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中央八项和自治区十项规定,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厉行节约，从严控制“三公”经费开支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。其中：因公出国（境）费支出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，比上年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3.52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万元，主要原因是：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伊犁州人民政府外事办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出访哈萨克斯坦国开展交流工作支出3.52万元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；公务用车购置及运行维护费支出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2012.78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93.4</w:t>
      </w:r>
      <w:r>
        <w:rPr>
          <w:rFonts w:hint="eastAsia" w:ascii="仿宋_GB2312" w:hAnsi="仿宋_GB2312" w:eastAsia="仿宋_GB2312" w:cs="仿宋_GB2312"/>
          <w:sz w:val="32"/>
          <w:szCs w:val="32"/>
        </w:rPr>
        <w:t>%，比上年减少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19.19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万元，下降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0.94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%，主要原因是：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公务用车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购置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费用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比上年减少49.76万元，下降14.82%</w:t>
      </w:r>
      <w:r>
        <w:rPr>
          <w:rFonts w:hint="eastAsia" w:ascii="仿宋_GB2312" w:hAnsi="仿宋_GB2312" w:eastAsia="仿宋_GB2312" w:cs="仿宋_GB2312"/>
          <w:sz w:val="32"/>
          <w:szCs w:val="32"/>
        </w:rPr>
        <w:t>；公务接待费支出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142.43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6.6%</w:t>
      </w:r>
      <w:r>
        <w:rPr>
          <w:rFonts w:hint="eastAsia" w:ascii="仿宋_GB2312" w:hAnsi="仿宋_GB2312" w:eastAsia="仿宋_GB2312" w:cs="仿宋_GB2312"/>
          <w:sz w:val="32"/>
          <w:szCs w:val="32"/>
        </w:rPr>
        <w:t>%，比上年减少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2.93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万元，下降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2.02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%，主要原因是：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国内公务接待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批次及人次减少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3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与全年预算相比，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财政拨款“三公”经费支出全年预算数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2304.63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万元，决算数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2155.21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</w:rPr>
        <w:t>，预决算差异率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6.48</w:t>
      </w:r>
      <w:r>
        <w:rPr>
          <w:rFonts w:hint="eastAsia" w:ascii="仿宋_GB2312" w:eastAsia="仿宋_GB2312"/>
          <w:sz w:val="32"/>
          <w:szCs w:val="32"/>
        </w:rPr>
        <w:t>%，主要原因是：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严格执行中央八项和自治区十项规定,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厉行节约从严控制“三公”经费开支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其中：因公出国（境）费全年预算数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万元，决算数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万元，预决算差异率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%；公务用车购置费全年预算数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286.08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万元，决算数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286.08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万元，预决算差异率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公务用车运行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维护</w:t>
      </w:r>
      <w:r>
        <w:rPr>
          <w:rFonts w:hint="eastAsia" w:ascii="仿宋_GB2312" w:hAnsi="仿宋_GB2312" w:eastAsia="仿宋_GB2312" w:cs="仿宋_GB2312"/>
          <w:sz w:val="32"/>
          <w:szCs w:val="32"/>
        </w:rPr>
        <w:t>费全年预算数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1876.11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万元，决算数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1726.69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万元，预决算差异率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-7.96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%，主要原因是：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运行维护费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有所下降</w:t>
      </w:r>
      <w:r>
        <w:rPr>
          <w:rFonts w:hint="eastAsia" w:ascii="仿宋_GB2312" w:hAnsi="仿宋_GB2312" w:eastAsia="仿宋_GB2312" w:cs="仿宋_GB2312"/>
          <w:sz w:val="32"/>
          <w:szCs w:val="32"/>
        </w:rPr>
        <w:t>；公务接待费全年预算数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142.44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万元，决算数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142.44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万元，预决算差异率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%，主要原因是：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严格执行中央八项和自治区十项规定</w:t>
      </w:r>
      <w:ins w:id="1" w:author="一一 孙" w:date="2024-09-20T19:51:00Z">
        <w:r>
          <w:rPr>
            <w:rFonts w:hint="eastAsia" w:ascii="仿宋_GB2312" w:hAnsi="仿宋_GB2312" w:eastAsia="仿宋_GB2312" w:cs="仿宋_GB2312"/>
            <w:sz w:val="32"/>
            <w:szCs w:val="32"/>
          </w:rPr>
          <w:t>。</w:t>
        </w:r>
      </w:ins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一一 孙">
    <w15:presenceInfo w15:providerId="None" w15:userId="一一 孙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0024B"/>
    <w:rsid w:val="1A4B0B32"/>
    <w:rsid w:val="326C4B87"/>
    <w:rsid w:val="3A770F4A"/>
    <w:rsid w:val="3BAD7087"/>
    <w:rsid w:val="400C0C7E"/>
    <w:rsid w:val="40566D2B"/>
    <w:rsid w:val="41670739"/>
    <w:rsid w:val="448A4ADE"/>
    <w:rsid w:val="4D324316"/>
    <w:rsid w:val="4F337F12"/>
    <w:rsid w:val="54C933A1"/>
    <w:rsid w:val="63E0350F"/>
    <w:rsid w:val="6A1A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0" w:beforeLines="10" w:after="10" w:afterLines="10" w:line="560" w:lineRule="exact"/>
      <w:outlineLvl w:val="2"/>
    </w:pPr>
    <w:rPr>
      <w:rFonts w:eastAsia="楷体_GB2312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2025-09-10T10:29:38Z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2052-11.8.2.11500</vt:lpwstr>
  </property>
  <property fmtid="{D5CDD505-2E9C-101B-9397-08002B2CF9AE}" pid="3" name="ICV">
    <vt:lpwstr>04D6F56057E944E4A024A4EFB03E7AA3</vt:lpwstr>
  </property>
</Properties>
</file>